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AD4" w:rsidRPr="00794608" w:rsidRDefault="00AE0AD4">
      <w:pPr>
        <w:rPr>
          <w:rFonts w:ascii="Garamond" w:hAnsi="Garamond"/>
          <w:sz w:val="24"/>
          <w:szCs w:val="24"/>
        </w:rPr>
      </w:pPr>
    </w:p>
    <w:p w:rsidR="00AE0AD4" w:rsidRPr="00794608" w:rsidRDefault="00AE0AD4">
      <w:pPr>
        <w:rPr>
          <w:rFonts w:ascii="Garamond" w:hAnsi="Garamond"/>
          <w:sz w:val="24"/>
          <w:szCs w:val="24"/>
        </w:rPr>
      </w:pPr>
    </w:p>
    <w:p w:rsidR="00AE0AD4" w:rsidRPr="00825DA3" w:rsidRDefault="00AE0AD4" w:rsidP="00825D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pacing w:val="82"/>
          <w:sz w:val="28"/>
          <w:szCs w:val="28"/>
        </w:rPr>
      </w:pPr>
      <w:r w:rsidRPr="00825DA3">
        <w:rPr>
          <w:b/>
          <w:spacing w:val="82"/>
          <w:sz w:val="28"/>
          <w:szCs w:val="28"/>
        </w:rPr>
        <w:t>ÁTVÉTELI IGAZOLÁS</w:t>
      </w:r>
      <w:r w:rsidR="00977BD7">
        <w:rPr>
          <w:rStyle w:val="Lbjegyzet-hivatkozs"/>
          <w:b/>
          <w:spacing w:val="82"/>
          <w:sz w:val="28"/>
          <w:szCs w:val="28"/>
        </w:rPr>
        <w:footnoteReference w:id="1"/>
      </w:r>
    </w:p>
    <w:p w:rsidR="00EB53D0" w:rsidRDefault="00EB53D0" w:rsidP="00254060">
      <w:pPr>
        <w:rPr>
          <w:b/>
          <w:sz w:val="28"/>
          <w:szCs w:val="28"/>
          <w:u w:val="single"/>
        </w:rPr>
      </w:pPr>
    </w:p>
    <w:p w:rsidR="00977BD7" w:rsidRPr="00977BD7" w:rsidRDefault="00977BD7" w:rsidP="00977BD7">
      <w:pPr>
        <w:jc w:val="both"/>
        <w:rPr>
          <w:b/>
          <w:bCs/>
          <w:i/>
          <w:color w:val="000000"/>
          <w:sz w:val="28"/>
          <w:szCs w:val="28"/>
          <w:u w:val="single"/>
          <w:lang w:eastAsia="hu-HU"/>
        </w:rPr>
      </w:pPr>
    </w:p>
    <w:p w:rsidR="00977BD7" w:rsidRPr="00F8715B" w:rsidRDefault="009B2F1A" w:rsidP="00977BD7">
      <w:pPr>
        <w:jc w:val="both"/>
        <w:rPr>
          <w:b/>
          <w:bCs/>
          <w:color w:val="000000"/>
          <w:sz w:val="28"/>
          <w:szCs w:val="28"/>
          <w:u w:val="single"/>
          <w:lang w:eastAsia="hu-HU"/>
        </w:rPr>
      </w:pPr>
      <w:r w:rsidRPr="00F8715B">
        <w:rPr>
          <w:b/>
          <w:bCs/>
          <w:color w:val="000000"/>
          <w:sz w:val="28"/>
          <w:szCs w:val="28"/>
          <w:u w:val="single"/>
          <w:lang w:eastAsia="hu-HU"/>
        </w:rPr>
        <w:t>Ajánlatkérő:</w:t>
      </w:r>
      <w:r w:rsidRPr="00F8715B">
        <w:rPr>
          <w:b/>
          <w:bCs/>
          <w:color w:val="000000"/>
          <w:sz w:val="28"/>
          <w:szCs w:val="28"/>
          <w:lang w:eastAsia="hu-HU"/>
        </w:rPr>
        <w:t xml:space="preserve"> </w:t>
      </w:r>
      <w:r w:rsidR="008E1C4B" w:rsidRPr="00F8715B">
        <w:rPr>
          <w:bCs/>
          <w:color w:val="000000"/>
          <w:sz w:val="28"/>
          <w:szCs w:val="28"/>
          <w:lang w:eastAsia="hu-HU"/>
        </w:rPr>
        <w:t>Testnevelési Egyetem</w:t>
      </w:r>
    </w:p>
    <w:p w:rsidR="00825DA3" w:rsidRPr="00F8715B" w:rsidRDefault="00825DA3" w:rsidP="002E637D">
      <w:pPr>
        <w:jc w:val="both"/>
        <w:rPr>
          <w:color w:val="000000"/>
          <w:sz w:val="28"/>
          <w:szCs w:val="28"/>
          <w:lang w:eastAsia="hu-HU"/>
        </w:rPr>
      </w:pPr>
    </w:p>
    <w:p w:rsidR="006F5C71" w:rsidRPr="00F8715B" w:rsidRDefault="009B2F1A" w:rsidP="00CA0B9B">
      <w:pPr>
        <w:jc w:val="both"/>
        <w:rPr>
          <w:b/>
          <w:bCs/>
          <w:color w:val="000000"/>
          <w:sz w:val="28"/>
          <w:szCs w:val="28"/>
          <w:lang w:eastAsia="hu-HU"/>
        </w:rPr>
      </w:pPr>
      <w:r w:rsidRPr="00F8715B">
        <w:rPr>
          <w:b/>
          <w:bCs/>
          <w:color w:val="000000"/>
          <w:sz w:val="28"/>
          <w:szCs w:val="28"/>
          <w:u w:val="single"/>
          <w:lang w:eastAsia="hu-HU"/>
        </w:rPr>
        <w:t>Eljárás tárgya:</w:t>
      </w:r>
      <w:r w:rsidRPr="00F8715B">
        <w:rPr>
          <w:b/>
          <w:bCs/>
          <w:color w:val="000000"/>
          <w:sz w:val="28"/>
          <w:szCs w:val="28"/>
          <w:lang w:eastAsia="hu-HU"/>
        </w:rPr>
        <w:t xml:space="preserve"> </w:t>
      </w:r>
      <w:r w:rsidR="00F8715B" w:rsidRPr="00F8715B">
        <w:rPr>
          <w:bCs/>
          <w:color w:val="000000"/>
          <w:sz w:val="28"/>
          <w:szCs w:val="28"/>
          <w:lang w:eastAsia="hu-HU"/>
        </w:rPr>
        <w:t>Vállalkozási szerződés az 1527/2016. (IX. 29.) Korm</w:t>
      </w:r>
      <w:r w:rsidR="00F8715B">
        <w:rPr>
          <w:bCs/>
          <w:color w:val="000000"/>
          <w:sz w:val="28"/>
          <w:szCs w:val="28"/>
          <w:lang w:eastAsia="hu-HU"/>
        </w:rPr>
        <w:t>ányhatározat</w:t>
      </w:r>
      <w:r w:rsidR="00F8715B" w:rsidRPr="00F8715B">
        <w:rPr>
          <w:bCs/>
          <w:color w:val="000000"/>
          <w:sz w:val="28"/>
          <w:szCs w:val="28"/>
          <w:lang w:eastAsia="hu-HU"/>
        </w:rPr>
        <w:t xml:space="preserve"> szerinti infrastruktúra-fejlesztés tervezési és kivitelezési munkáira - Testnevelési Egyetem Továbbképző központ, Velence</w:t>
      </w:r>
      <w:r w:rsidR="00F8715B" w:rsidRPr="00712B29">
        <w:rPr>
          <w:bCs/>
          <w:color w:val="000000"/>
          <w:sz w:val="28"/>
          <w:szCs w:val="28"/>
          <w:lang w:eastAsia="hu-HU"/>
        </w:rPr>
        <w:t>.</w:t>
      </w:r>
    </w:p>
    <w:p w:rsidR="00A437D4" w:rsidRPr="00A437D4" w:rsidRDefault="00A437D4" w:rsidP="00A437D4">
      <w:pPr>
        <w:rPr>
          <w:b/>
          <w:color w:val="000000"/>
          <w:sz w:val="28"/>
          <w:szCs w:val="28"/>
          <w:lang w:eastAsia="hu-HU"/>
        </w:rPr>
      </w:pPr>
    </w:p>
    <w:p w:rsidR="00CC5532" w:rsidRDefault="00F629F7" w:rsidP="00A437D4">
      <w:pPr>
        <w:rPr>
          <w:b/>
          <w:bCs/>
          <w:color w:val="000000"/>
          <w:sz w:val="28"/>
          <w:szCs w:val="28"/>
          <w:lang w:eastAsia="hu-HU"/>
        </w:rPr>
      </w:pPr>
      <w:r w:rsidRPr="00F629F7">
        <w:rPr>
          <w:b/>
          <w:bCs/>
          <w:color w:val="000000"/>
          <w:sz w:val="28"/>
          <w:szCs w:val="28"/>
          <w:u w:val="single"/>
          <w:lang w:eastAsia="hu-HU"/>
        </w:rPr>
        <w:t>Az eljárást megindító hirdetmény TED száma</w:t>
      </w:r>
      <w:r w:rsidRPr="002E5E39">
        <w:rPr>
          <w:b/>
          <w:bCs/>
          <w:color w:val="000000"/>
          <w:sz w:val="28"/>
          <w:szCs w:val="28"/>
          <w:u w:val="single"/>
          <w:lang w:eastAsia="hu-HU"/>
        </w:rPr>
        <w:t>:</w:t>
      </w:r>
      <w:r w:rsidRPr="002E5E39">
        <w:rPr>
          <w:b/>
          <w:bCs/>
          <w:color w:val="000000"/>
          <w:sz w:val="28"/>
          <w:szCs w:val="28"/>
          <w:lang w:eastAsia="hu-HU"/>
        </w:rPr>
        <w:t xml:space="preserve"> </w:t>
      </w:r>
      <w:r w:rsidR="002E5E39" w:rsidRPr="002E5E39">
        <w:rPr>
          <w:b/>
          <w:bCs/>
          <w:color w:val="000000"/>
          <w:sz w:val="28"/>
          <w:szCs w:val="28"/>
          <w:lang w:eastAsia="hu-HU"/>
        </w:rPr>
        <w:t>2017/S 173-353739</w:t>
      </w:r>
      <w:bookmarkStart w:id="0" w:name="_GoBack"/>
      <w:bookmarkEnd w:id="0"/>
    </w:p>
    <w:p w:rsidR="00A437D4" w:rsidRPr="00825DA3" w:rsidRDefault="00A437D4" w:rsidP="00A437D4">
      <w:pPr>
        <w:rPr>
          <w:sz w:val="28"/>
          <w:szCs w:val="28"/>
        </w:rPr>
      </w:pPr>
    </w:p>
    <w:p w:rsidR="00AE0AD4" w:rsidRPr="00825DA3" w:rsidRDefault="009B2F1A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Közbeszerzési dokumentumok </w:t>
      </w:r>
      <w:r w:rsidR="00AE0AD4" w:rsidRPr="00825DA3">
        <w:rPr>
          <w:b/>
          <w:sz w:val="28"/>
          <w:szCs w:val="28"/>
          <w:u w:val="single"/>
        </w:rPr>
        <w:t>átvételének igazolása</w:t>
      </w:r>
    </w:p>
    <w:p w:rsidR="002D7500" w:rsidRPr="00825DA3" w:rsidRDefault="002D7500">
      <w:pPr>
        <w:rPr>
          <w:b/>
          <w:sz w:val="28"/>
          <w:szCs w:val="28"/>
        </w:rPr>
      </w:pPr>
    </w:p>
    <w:p w:rsidR="002D7500" w:rsidRPr="00825DA3" w:rsidRDefault="002D7500">
      <w:pPr>
        <w:rPr>
          <w:b/>
          <w:sz w:val="28"/>
          <w:szCs w:val="28"/>
        </w:rPr>
      </w:pPr>
    </w:p>
    <w:p w:rsidR="00AE0AD4" w:rsidRPr="00825DA3" w:rsidRDefault="00C45D61" w:rsidP="00923B49">
      <w:pPr>
        <w:ind w:left="4820" w:hanging="4820"/>
        <w:rPr>
          <w:b/>
          <w:sz w:val="28"/>
          <w:szCs w:val="28"/>
        </w:rPr>
      </w:pPr>
      <w:r>
        <w:rPr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15875</wp:posOffset>
                </wp:positionV>
                <wp:extent cx="2469515" cy="274955"/>
                <wp:effectExtent l="0" t="0" r="0" b="0"/>
                <wp:wrapNone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9515" cy="2749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19191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17.2pt;margin-top:1.25pt;width:194.45pt;height:21.6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" o:allowincell="f" filled="f" strokecolor="#191919" strokeweight=".25pt"/>
            </w:pict>
          </mc:Fallback>
        </mc:AlternateContent>
      </w:r>
      <w:r w:rsidR="00923B49">
        <w:rPr>
          <w:b/>
          <w:sz w:val="28"/>
          <w:szCs w:val="28"/>
        </w:rPr>
        <w:t>Az átvevő cég neve:</w:t>
      </w:r>
      <w:r w:rsidR="00923B49">
        <w:rPr>
          <w:b/>
          <w:sz w:val="28"/>
          <w:szCs w:val="28"/>
        </w:rPr>
        <w:tab/>
      </w:r>
    </w:p>
    <w:p w:rsidR="00AE0AD4" w:rsidRPr="00825DA3" w:rsidRDefault="00AE0AD4" w:rsidP="00923B49">
      <w:pPr>
        <w:ind w:left="4820" w:hanging="4820"/>
        <w:rPr>
          <w:b/>
          <w:sz w:val="28"/>
          <w:szCs w:val="28"/>
        </w:rPr>
      </w:pPr>
    </w:p>
    <w:p w:rsidR="00AE0AD4" w:rsidRPr="00825DA3" w:rsidRDefault="00C45D61" w:rsidP="00923B49">
      <w:pPr>
        <w:ind w:left="4820" w:hanging="4820"/>
        <w:rPr>
          <w:b/>
          <w:sz w:val="28"/>
          <w:szCs w:val="28"/>
        </w:rPr>
      </w:pPr>
      <w:r>
        <w:rPr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15875</wp:posOffset>
                </wp:positionV>
                <wp:extent cx="2469515" cy="274955"/>
                <wp:effectExtent l="0" t="0" r="0" b="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9515" cy="2749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19191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17.2pt;margin-top:1.25pt;width:194.45pt;height:21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" o:allowincell="f" filled="f" strokecolor="#191919" strokeweight=".25pt"/>
            </w:pict>
          </mc:Fallback>
        </mc:AlternateContent>
      </w:r>
      <w:r w:rsidR="00923B49">
        <w:rPr>
          <w:b/>
          <w:sz w:val="28"/>
          <w:szCs w:val="28"/>
        </w:rPr>
        <w:t>Az átvevő cég székhelye:</w:t>
      </w:r>
      <w:r w:rsidR="00923B49">
        <w:rPr>
          <w:b/>
          <w:sz w:val="28"/>
          <w:szCs w:val="28"/>
        </w:rPr>
        <w:tab/>
      </w:r>
    </w:p>
    <w:p w:rsidR="00A01E5B" w:rsidRPr="00825DA3" w:rsidRDefault="00A01E5B" w:rsidP="00923B49">
      <w:pPr>
        <w:ind w:left="4820" w:hanging="4820"/>
        <w:rPr>
          <w:b/>
          <w:sz w:val="28"/>
          <w:szCs w:val="28"/>
        </w:rPr>
      </w:pPr>
    </w:p>
    <w:p w:rsidR="00A01E5B" w:rsidRPr="00825DA3" w:rsidRDefault="00C45D61" w:rsidP="00923B49">
      <w:pPr>
        <w:ind w:left="4820" w:hanging="4820"/>
        <w:rPr>
          <w:b/>
          <w:sz w:val="28"/>
          <w:szCs w:val="28"/>
        </w:rPr>
      </w:pPr>
      <w:r>
        <w:rPr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15875</wp:posOffset>
                </wp:positionV>
                <wp:extent cx="2469515" cy="274955"/>
                <wp:effectExtent l="0" t="0" r="0" b="0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9515" cy="2749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19191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217.2pt;margin-top:1.25pt;width:194.45pt;height:2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" o:allowincell="f" filled="f" strokecolor="#191919" strokeweight=".25pt"/>
            </w:pict>
          </mc:Fallback>
        </mc:AlternateContent>
      </w:r>
      <w:r w:rsidR="00923B49">
        <w:rPr>
          <w:b/>
          <w:sz w:val="28"/>
          <w:szCs w:val="28"/>
        </w:rPr>
        <w:t xml:space="preserve">Az átvevő cég </w:t>
      </w:r>
      <w:r w:rsidR="00D167B7">
        <w:rPr>
          <w:b/>
          <w:sz w:val="28"/>
          <w:szCs w:val="28"/>
        </w:rPr>
        <w:t>cégjegyzék száma</w:t>
      </w:r>
      <w:r w:rsidR="00923B49">
        <w:rPr>
          <w:b/>
          <w:sz w:val="28"/>
          <w:szCs w:val="28"/>
        </w:rPr>
        <w:t>:</w:t>
      </w:r>
      <w:r w:rsidR="00923B49">
        <w:rPr>
          <w:b/>
          <w:sz w:val="28"/>
          <w:szCs w:val="28"/>
        </w:rPr>
        <w:tab/>
      </w:r>
    </w:p>
    <w:p w:rsidR="00AE0AD4" w:rsidRPr="00825DA3" w:rsidRDefault="00AE0AD4" w:rsidP="00923B49">
      <w:pPr>
        <w:ind w:left="4820" w:hanging="4820"/>
        <w:rPr>
          <w:b/>
          <w:sz w:val="28"/>
          <w:szCs w:val="28"/>
        </w:rPr>
      </w:pPr>
    </w:p>
    <w:p w:rsidR="00AE0AD4" w:rsidRPr="00825DA3" w:rsidRDefault="00C45D61" w:rsidP="00923B49">
      <w:pPr>
        <w:ind w:left="4820" w:hanging="4820"/>
        <w:rPr>
          <w:b/>
          <w:sz w:val="28"/>
          <w:szCs w:val="28"/>
        </w:rPr>
      </w:pPr>
      <w:r>
        <w:rPr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15875</wp:posOffset>
                </wp:positionV>
                <wp:extent cx="2469515" cy="274955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9515" cy="2749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19191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17.2pt;margin-top:1.25pt;width:194.45pt;height:21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" o:allowincell="f" filled="f" strokecolor="#191919" strokeweight=".25pt"/>
            </w:pict>
          </mc:Fallback>
        </mc:AlternateContent>
      </w:r>
      <w:r w:rsidR="00923B49">
        <w:rPr>
          <w:b/>
          <w:sz w:val="28"/>
          <w:szCs w:val="28"/>
        </w:rPr>
        <w:t>A cég illetékes ügyintézője:</w:t>
      </w:r>
      <w:r w:rsidR="00923B49">
        <w:rPr>
          <w:b/>
          <w:sz w:val="28"/>
          <w:szCs w:val="28"/>
        </w:rPr>
        <w:tab/>
      </w:r>
    </w:p>
    <w:p w:rsidR="00AE0AD4" w:rsidRPr="00825DA3" w:rsidRDefault="00AE0AD4" w:rsidP="00923B49">
      <w:pPr>
        <w:ind w:left="4820" w:hanging="4820"/>
        <w:rPr>
          <w:b/>
          <w:sz w:val="28"/>
          <w:szCs w:val="28"/>
        </w:rPr>
      </w:pPr>
    </w:p>
    <w:p w:rsidR="00AE0AD4" w:rsidRPr="00825DA3" w:rsidRDefault="00C45D61" w:rsidP="00923B49">
      <w:pPr>
        <w:ind w:left="4820" w:hanging="4820"/>
        <w:rPr>
          <w:b/>
          <w:sz w:val="28"/>
          <w:szCs w:val="28"/>
        </w:rPr>
      </w:pPr>
      <w:r>
        <w:rPr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15875</wp:posOffset>
                </wp:positionV>
                <wp:extent cx="2469515" cy="274955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9515" cy="2749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19191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17.2pt;margin-top:1.25pt;width:194.45pt;height:21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" o:allowincell="f" filled="f" strokecolor="#191919" strokeweight=".25pt"/>
            </w:pict>
          </mc:Fallback>
        </mc:AlternateContent>
      </w:r>
      <w:r w:rsidR="00923B49">
        <w:rPr>
          <w:b/>
          <w:sz w:val="28"/>
          <w:szCs w:val="28"/>
        </w:rPr>
        <w:t>Ügyintéző telefonszáma:</w:t>
      </w:r>
      <w:r w:rsidR="00923B49">
        <w:rPr>
          <w:b/>
          <w:sz w:val="28"/>
          <w:szCs w:val="28"/>
        </w:rPr>
        <w:tab/>
      </w:r>
    </w:p>
    <w:p w:rsidR="00AE0AD4" w:rsidRPr="00825DA3" w:rsidRDefault="00AE0AD4" w:rsidP="00D167B7">
      <w:pPr>
        <w:rPr>
          <w:b/>
          <w:sz w:val="28"/>
          <w:szCs w:val="28"/>
        </w:rPr>
      </w:pPr>
    </w:p>
    <w:p w:rsidR="00AE0AD4" w:rsidRPr="00825DA3" w:rsidRDefault="00C45D61" w:rsidP="00923B49">
      <w:pPr>
        <w:ind w:left="4820" w:hanging="4820"/>
        <w:rPr>
          <w:b/>
          <w:sz w:val="28"/>
          <w:szCs w:val="28"/>
        </w:rPr>
      </w:pPr>
      <w:r>
        <w:rPr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15875</wp:posOffset>
                </wp:positionV>
                <wp:extent cx="2469515" cy="274955"/>
                <wp:effectExtent l="0" t="0" r="0" b="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9515" cy="2749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19191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217.2pt;margin-top:1.25pt;width:194.45pt;height:21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" o:allowincell="f" filled="f" strokecolor="#191919" strokeweight=".25pt"/>
            </w:pict>
          </mc:Fallback>
        </mc:AlternateContent>
      </w:r>
      <w:r w:rsidR="00923B49">
        <w:rPr>
          <w:b/>
          <w:sz w:val="28"/>
          <w:szCs w:val="28"/>
        </w:rPr>
        <w:t>Ügyintéző e-mail címe:</w:t>
      </w:r>
      <w:r w:rsidR="00923B49">
        <w:rPr>
          <w:b/>
          <w:sz w:val="28"/>
          <w:szCs w:val="28"/>
        </w:rPr>
        <w:tab/>
      </w:r>
    </w:p>
    <w:p w:rsidR="00AE0AD4" w:rsidRPr="00825DA3" w:rsidRDefault="00AE0AD4" w:rsidP="00923B49">
      <w:pPr>
        <w:ind w:left="4820" w:hanging="4820"/>
        <w:rPr>
          <w:b/>
          <w:sz w:val="28"/>
          <w:szCs w:val="28"/>
        </w:rPr>
      </w:pPr>
    </w:p>
    <w:p w:rsidR="00AE0AD4" w:rsidRPr="00825DA3" w:rsidRDefault="00C45D61" w:rsidP="00923B49">
      <w:pPr>
        <w:ind w:left="4820" w:hanging="4820"/>
        <w:rPr>
          <w:b/>
          <w:sz w:val="28"/>
          <w:szCs w:val="28"/>
        </w:rPr>
      </w:pPr>
      <w:r>
        <w:rPr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15875</wp:posOffset>
                </wp:positionV>
                <wp:extent cx="2469515" cy="274955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9515" cy="2749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19191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217.2pt;margin-top:1.25pt;width:194.45pt;height:21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" o:allowincell="f" filled="f" strokecolor="#191919" strokeweight=".25pt"/>
            </w:pict>
          </mc:Fallback>
        </mc:AlternateContent>
      </w:r>
      <w:r w:rsidR="00923B49">
        <w:rPr>
          <w:b/>
          <w:sz w:val="28"/>
          <w:szCs w:val="28"/>
        </w:rPr>
        <w:t>Az átvétel időpontja:</w:t>
      </w:r>
      <w:r w:rsidR="00923B49">
        <w:rPr>
          <w:b/>
          <w:sz w:val="28"/>
          <w:szCs w:val="28"/>
        </w:rPr>
        <w:tab/>
      </w:r>
    </w:p>
    <w:p w:rsidR="00923B49" w:rsidRDefault="00923B49">
      <w:pPr>
        <w:rPr>
          <w:b/>
          <w:sz w:val="28"/>
          <w:szCs w:val="28"/>
        </w:rPr>
      </w:pPr>
    </w:p>
    <w:p w:rsidR="00AE0AD4" w:rsidRPr="00825DA3" w:rsidRDefault="00AE0AD4">
      <w:pPr>
        <w:rPr>
          <w:b/>
          <w:sz w:val="28"/>
          <w:szCs w:val="28"/>
        </w:rPr>
      </w:pPr>
    </w:p>
    <w:p w:rsidR="00AE0AD4" w:rsidRPr="00825DA3" w:rsidRDefault="00AE0AD4" w:rsidP="00923B49">
      <w:pPr>
        <w:ind w:left="4395"/>
        <w:jc w:val="center"/>
        <w:rPr>
          <w:b/>
          <w:sz w:val="28"/>
          <w:szCs w:val="28"/>
        </w:rPr>
      </w:pPr>
      <w:r w:rsidRPr="00825DA3">
        <w:rPr>
          <w:b/>
          <w:sz w:val="28"/>
          <w:szCs w:val="28"/>
        </w:rPr>
        <w:t>.......................................</w:t>
      </w:r>
    </w:p>
    <w:p w:rsidR="00AE0AD4" w:rsidRPr="00825DA3" w:rsidRDefault="00AE0AD4" w:rsidP="00923B49">
      <w:pPr>
        <w:ind w:left="4395"/>
        <w:jc w:val="center"/>
        <w:rPr>
          <w:b/>
          <w:sz w:val="28"/>
          <w:szCs w:val="28"/>
        </w:rPr>
      </w:pPr>
      <w:proofErr w:type="gramStart"/>
      <w:r w:rsidRPr="00825DA3">
        <w:rPr>
          <w:b/>
          <w:sz w:val="28"/>
          <w:szCs w:val="28"/>
        </w:rPr>
        <w:t>átvevő</w:t>
      </w:r>
      <w:proofErr w:type="gramEnd"/>
      <w:r w:rsidRPr="00825DA3">
        <w:rPr>
          <w:b/>
          <w:sz w:val="28"/>
          <w:szCs w:val="28"/>
        </w:rPr>
        <w:t xml:space="preserve"> aláírása</w:t>
      </w:r>
    </w:p>
    <w:sectPr w:rsidR="00AE0AD4" w:rsidRPr="00825DA3" w:rsidSect="00F629F7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127" w:rsidRDefault="00962127" w:rsidP="00977BD7">
      <w:r>
        <w:separator/>
      </w:r>
    </w:p>
  </w:endnote>
  <w:endnote w:type="continuationSeparator" w:id="0">
    <w:p w:rsidR="00962127" w:rsidRDefault="00962127" w:rsidP="00977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127" w:rsidRDefault="00962127" w:rsidP="00977BD7">
      <w:r>
        <w:separator/>
      </w:r>
    </w:p>
  </w:footnote>
  <w:footnote w:type="continuationSeparator" w:id="0">
    <w:p w:rsidR="00962127" w:rsidRDefault="00962127" w:rsidP="00977BD7">
      <w:r>
        <w:continuationSeparator/>
      </w:r>
    </w:p>
  </w:footnote>
  <w:footnote w:id="1">
    <w:p w:rsidR="00977BD7" w:rsidRPr="0085467C" w:rsidRDefault="00977BD7">
      <w:pPr>
        <w:pStyle w:val="Lbjegyzetszveg"/>
        <w:rPr>
          <w:b/>
          <w:sz w:val="24"/>
          <w:szCs w:val="24"/>
          <w:u w:val="single"/>
        </w:rPr>
      </w:pPr>
      <w:r w:rsidRPr="00B417B7">
        <w:rPr>
          <w:rStyle w:val="Lbjegyzet-hivatkozs"/>
          <w:b/>
        </w:rPr>
        <w:footnoteRef/>
      </w:r>
      <w:r>
        <w:t xml:space="preserve"> </w:t>
      </w:r>
      <w:r w:rsidRPr="0085467C">
        <w:rPr>
          <w:b/>
          <w:sz w:val="24"/>
          <w:szCs w:val="24"/>
          <w:u w:val="single"/>
        </w:rPr>
        <w:t>Az átvételi igazolás megküldése Ajánlatkérő képviselője részére kötelező! Ajánlatkérő ez alapján értesül arról, ha valamely gazdasági szereplő elérte a dokumentációt, mely az eljárásban való részvétel feltétele.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059D3"/>
    <w:multiLevelType w:val="hybridMultilevel"/>
    <w:tmpl w:val="1522269A"/>
    <w:lvl w:ilvl="0" w:tplc="E3F868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EF"/>
    <w:rsid w:val="000355C4"/>
    <w:rsid w:val="00044D6F"/>
    <w:rsid w:val="00064FFF"/>
    <w:rsid w:val="00066D91"/>
    <w:rsid w:val="00082DBC"/>
    <w:rsid w:val="000A7670"/>
    <w:rsid w:val="000C25A8"/>
    <w:rsid w:val="000D508E"/>
    <w:rsid w:val="00146E73"/>
    <w:rsid w:val="00147FEF"/>
    <w:rsid w:val="001551EF"/>
    <w:rsid w:val="00181153"/>
    <w:rsid w:val="00197089"/>
    <w:rsid w:val="001B0BF6"/>
    <w:rsid w:val="001C4116"/>
    <w:rsid w:val="00254060"/>
    <w:rsid w:val="0027214A"/>
    <w:rsid w:val="002D7500"/>
    <w:rsid w:val="002E5E39"/>
    <w:rsid w:val="002E637D"/>
    <w:rsid w:val="002F1804"/>
    <w:rsid w:val="00315BB9"/>
    <w:rsid w:val="003304CA"/>
    <w:rsid w:val="003331EA"/>
    <w:rsid w:val="003448F0"/>
    <w:rsid w:val="00351ECF"/>
    <w:rsid w:val="0035602E"/>
    <w:rsid w:val="0037729A"/>
    <w:rsid w:val="00411C0B"/>
    <w:rsid w:val="00441039"/>
    <w:rsid w:val="00450AAD"/>
    <w:rsid w:val="00526055"/>
    <w:rsid w:val="00577325"/>
    <w:rsid w:val="00585FDE"/>
    <w:rsid w:val="005A3E68"/>
    <w:rsid w:val="005E39C2"/>
    <w:rsid w:val="006456B6"/>
    <w:rsid w:val="00660729"/>
    <w:rsid w:val="00663617"/>
    <w:rsid w:val="00680F2D"/>
    <w:rsid w:val="006D69B3"/>
    <w:rsid w:val="006D7F81"/>
    <w:rsid w:val="006F5C71"/>
    <w:rsid w:val="00712B29"/>
    <w:rsid w:val="00712BD5"/>
    <w:rsid w:val="00794608"/>
    <w:rsid w:val="0080172F"/>
    <w:rsid w:val="00825DA3"/>
    <w:rsid w:val="008424D0"/>
    <w:rsid w:val="0085467C"/>
    <w:rsid w:val="00873773"/>
    <w:rsid w:val="008934FB"/>
    <w:rsid w:val="00897D6D"/>
    <w:rsid w:val="008E1C4B"/>
    <w:rsid w:val="008E2249"/>
    <w:rsid w:val="00910675"/>
    <w:rsid w:val="00923B49"/>
    <w:rsid w:val="00962127"/>
    <w:rsid w:val="00962310"/>
    <w:rsid w:val="00977BD7"/>
    <w:rsid w:val="009B2F1A"/>
    <w:rsid w:val="00A01E5B"/>
    <w:rsid w:val="00A437D4"/>
    <w:rsid w:val="00A46146"/>
    <w:rsid w:val="00A54520"/>
    <w:rsid w:val="00A7286C"/>
    <w:rsid w:val="00AB6CB7"/>
    <w:rsid w:val="00AE0AD4"/>
    <w:rsid w:val="00AF7599"/>
    <w:rsid w:val="00B219B5"/>
    <w:rsid w:val="00B417B7"/>
    <w:rsid w:val="00B957ED"/>
    <w:rsid w:val="00BC7797"/>
    <w:rsid w:val="00BC788E"/>
    <w:rsid w:val="00C16BB8"/>
    <w:rsid w:val="00C36290"/>
    <w:rsid w:val="00C45D61"/>
    <w:rsid w:val="00CA0B9B"/>
    <w:rsid w:val="00CC5532"/>
    <w:rsid w:val="00D03712"/>
    <w:rsid w:val="00D167B7"/>
    <w:rsid w:val="00D90DB7"/>
    <w:rsid w:val="00E14777"/>
    <w:rsid w:val="00E40662"/>
    <w:rsid w:val="00E450D6"/>
    <w:rsid w:val="00E51481"/>
    <w:rsid w:val="00E5485C"/>
    <w:rsid w:val="00EB53D0"/>
    <w:rsid w:val="00F316A3"/>
    <w:rsid w:val="00F629F7"/>
    <w:rsid w:val="00F75D5B"/>
    <w:rsid w:val="00F8715B"/>
    <w:rsid w:val="00F947AC"/>
    <w:rsid w:val="00FB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lang w:eastAsia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C36290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rsid w:val="00977BD7"/>
  </w:style>
  <w:style w:type="character" w:customStyle="1" w:styleId="LbjegyzetszvegChar">
    <w:name w:val="Lábjegyzetszöveg Char"/>
    <w:link w:val="Lbjegyzetszveg"/>
    <w:rsid w:val="00977BD7"/>
    <w:rPr>
      <w:lang w:eastAsia="en-US"/>
    </w:rPr>
  </w:style>
  <w:style w:type="character" w:styleId="Lbjegyzet-hivatkozs">
    <w:name w:val="footnote reference"/>
    <w:rsid w:val="00977BD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lang w:eastAsia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C36290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rsid w:val="00977BD7"/>
  </w:style>
  <w:style w:type="character" w:customStyle="1" w:styleId="LbjegyzetszvegChar">
    <w:name w:val="Lábjegyzetszöveg Char"/>
    <w:link w:val="Lbjegyzetszveg"/>
    <w:rsid w:val="00977BD7"/>
    <w:rPr>
      <w:lang w:eastAsia="en-US"/>
    </w:rPr>
  </w:style>
  <w:style w:type="character" w:styleId="Lbjegyzet-hivatkozs">
    <w:name w:val="footnote reference"/>
    <w:rsid w:val="00977B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2949F-0950-4D74-8D86-E86AC5B58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ÁTVÉTELI IGAZOLÁS</vt:lpstr>
    </vt:vector>
  </TitlesOfParts>
  <Company>Pro-Vital 2000 kft.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ÁTVÉTELI IGAZOLÁS</dc:title>
  <dc:creator>Toperczer Ferenc</dc:creator>
  <cp:lastModifiedBy>dr. Rőhrig Lilla</cp:lastModifiedBy>
  <cp:revision>4</cp:revision>
  <cp:lastPrinted>2011-06-30T10:31:00Z</cp:lastPrinted>
  <dcterms:created xsi:type="dcterms:W3CDTF">2017-07-12T12:07:00Z</dcterms:created>
  <dcterms:modified xsi:type="dcterms:W3CDTF">2017-09-11T07:34:00Z</dcterms:modified>
</cp:coreProperties>
</file>